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53F" w14:textId="4FE83EE4"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782D2163" w:rsidR="00BF64AF" w:rsidRPr="00420AB3" w:rsidRDefault="00BF64AF" w:rsidP="00BF64AF">
      <w:pPr>
        <w:rPr>
          <w:rStyle w:val="BLOCKBOLD"/>
          <w:rFonts w:ascii="Arial" w:hAnsi="Arial" w:cs="Arial"/>
          <w:i/>
        </w:rPr>
      </w:pPr>
      <w:r w:rsidRPr="00420AB3">
        <w:rPr>
          <w:rStyle w:val="BLOCKBOLD"/>
          <w:rFonts w:ascii="Arial" w:hAnsi="Arial" w:cs="Arial"/>
        </w:rPr>
        <w:t xml:space="preserve">PER </w:t>
      </w:r>
      <w:r w:rsidR="00044448" w:rsidRPr="00420AB3">
        <w:rPr>
          <w:rStyle w:val="BLOCKBOLD"/>
          <w:rFonts w:ascii="Arial" w:hAnsi="Arial" w:cs="Arial"/>
          <w:iCs/>
        </w:rPr>
        <w:t>GARA A PROCEDURA APERTA PER L’APPALTO DI SERVIZI DI NUMERO PREMIUM PER IL SERVIZIO DI CONTACT CENTER PER IL PROGRAMMA DI RAZIONALIZZAZIONE DEGLI ACQUISTI DELLA PA</w:t>
      </w:r>
      <w:r w:rsidR="00420AB3" w:rsidRPr="00420AB3">
        <w:rPr>
          <w:rStyle w:val="BLOCKBOLD"/>
          <w:rFonts w:ascii="Arial" w:hAnsi="Arial" w:cs="Arial"/>
          <w:iCs/>
        </w:rPr>
        <w:t xml:space="preserve"> – ID 2918</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 xml:space="preserve">Luogo e data di </w:t>
      </w:r>
      <w:r w:rsidRPr="00AF2604">
        <w:rPr>
          <w:rFonts w:ascii="Arial" w:hAnsi="Arial" w:cs="Arial"/>
          <w:szCs w:val="20"/>
        </w:rPr>
        <w:lastRenderedPageBreak/>
        <w:t>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18415" w14:textId="77777777" w:rsidR="00D80B94" w:rsidRDefault="00D80B94" w:rsidP="00BF64AF">
      <w:pPr>
        <w:spacing w:line="240" w:lineRule="auto"/>
      </w:pPr>
      <w:r>
        <w:separator/>
      </w:r>
    </w:p>
  </w:endnote>
  <w:endnote w:type="continuationSeparator" w:id="0">
    <w:p w14:paraId="2F1CF950" w14:textId="77777777" w:rsidR="00D80B94" w:rsidRDefault="00D80B9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62B3DBFC" w14:textId="77777777" w:rsidR="00D84092" w:rsidRPr="00D84092" w:rsidRDefault="00D84092" w:rsidP="00D84092">
    <w:pPr>
      <w:pStyle w:val="Pidipagina"/>
    </w:pPr>
    <w:r w:rsidRPr="00D84092">
      <w:t>Gara a procedura aperta per l’appalto di Servizi di Numero Premium per il servizio di contact center per il programma di razionalizzazione degli acquisti della PA – ID 2918 MODULI DI DICHIARAZIONE</w:t>
    </w:r>
  </w:p>
  <w:p w14:paraId="29241126" w14:textId="2BDF7375" w:rsidR="000341E3" w:rsidRPr="00EB56C7" w:rsidRDefault="00BF64AF" w:rsidP="00107FE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B2BE8" w14:textId="77777777" w:rsidR="00D80B94" w:rsidRDefault="00D80B94" w:rsidP="00BF64AF">
      <w:pPr>
        <w:spacing w:line="240" w:lineRule="auto"/>
      </w:pPr>
      <w:r>
        <w:separator/>
      </w:r>
    </w:p>
  </w:footnote>
  <w:footnote w:type="continuationSeparator" w:id="0">
    <w:p w14:paraId="68C3CDA0" w14:textId="77777777" w:rsidR="00D80B94" w:rsidRDefault="00D80B9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29720EB6" w:rsidR="000341E3" w:rsidRDefault="00AF2604" w:rsidP="00816101">
    <w:pPr>
      <w:pStyle w:val="Intestazione"/>
    </w:pPr>
    <w:del w:id="0" w:author="accesso.atti " w:date="2025-12-02T10:10:00Z" w16du:dateUtc="2025-12-02T09:10:00Z">
      <w:r w:rsidRPr="0005165F" w:rsidDel="00D84092">
        <w:rPr>
          <w:noProof/>
          <w:color w:val="004288"/>
          <w:sz w:val="18"/>
          <w:szCs w:val="18"/>
        </w:rPr>
        <w:drawing>
          <wp:anchor distT="0" distB="0" distL="114300" distR="114300" simplePos="0" relativeHeight="251666432" behindDoc="0" locked="0" layoutInCell="1" allowOverlap="1" wp14:anchorId="34CF825D" wp14:editId="17AB2088">
            <wp:simplePos x="0" y="0"/>
            <wp:positionH relativeFrom="column">
              <wp:posOffset>-720090</wp:posOffset>
            </wp:positionH>
            <wp:positionV relativeFrom="page">
              <wp:posOffset>360045</wp:posOffset>
            </wp:positionV>
            <wp:extent cx="1209600" cy="316800"/>
            <wp:effectExtent l="0" t="0" r="0" b="7620"/>
            <wp:wrapNone/>
            <wp:docPr id="403263525" name="Immagine 40326352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del>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ccesso.atti ">
    <w15:presenceInfo w15:providerId="AD" w15:userId="S::accesso.atti@consip.it::71c451ca-d835-4355-9d68-9c0cd45f3b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44448"/>
    <w:rsid w:val="00067E32"/>
    <w:rsid w:val="00107FED"/>
    <w:rsid w:val="001105D3"/>
    <w:rsid w:val="00142D93"/>
    <w:rsid w:val="00164CDB"/>
    <w:rsid w:val="00187196"/>
    <w:rsid w:val="00236023"/>
    <w:rsid w:val="00240D21"/>
    <w:rsid w:val="002461F1"/>
    <w:rsid w:val="00276C54"/>
    <w:rsid w:val="00371FDC"/>
    <w:rsid w:val="003C35EC"/>
    <w:rsid w:val="003E3D24"/>
    <w:rsid w:val="00420AB3"/>
    <w:rsid w:val="00460877"/>
    <w:rsid w:val="0048210D"/>
    <w:rsid w:val="0053166D"/>
    <w:rsid w:val="005B08B6"/>
    <w:rsid w:val="005E737B"/>
    <w:rsid w:val="007251BE"/>
    <w:rsid w:val="008557F1"/>
    <w:rsid w:val="0088518F"/>
    <w:rsid w:val="008C126A"/>
    <w:rsid w:val="00902256"/>
    <w:rsid w:val="009471E8"/>
    <w:rsid w:val="009D10E1"/>
    <w:rsid w:val="009F6194"/>
    <w:rsid w:val="00A132BC"/>
    <w:rsid w:val="00AB7D2D"/>
    <w:rsid w:val="00AF2604"/>
    <w:rsid w:val="00B077A0"/>
    <w:rsid w:val="00B2397B"/>
    <w:rsid w:val="00B548FC"/>
    <w:rsid w:val="00B82405"/>
    <w:rsid w:val="00BA5DCF"/>
    <w:rsid w:val="00BC5837"/>
    <w:rsid w:val="00BD5CB9"/>
    <w:rsid w:val="00BF64AF"/>
    <w:rsid w:val="00C573F5"/>
    <w:rsid w:val="00CB7743"/>
    <w:rsid w:val="00D80B94"/>
    <w:rsid w:val="00D84092"/>
    <w:rsid w:val="00DD10CA"/>
    <w:rsid w:val="00DE6F60"/>
    <w:rsid w:val="00E42CCE"/>
    <w:rsid w:val="00E63948"/>
    <w:rsid w:val="00EB56C7"/>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22567C6D-D893-4F1F-A547-8AB5AF7B8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7FED"/>
    <w:pPr>
      <w:pBdr>
        <w:top w:val="single" w:sz="4" w:space="1" w:color="auto"/>
      </w:pBdr>
      <w:tabs>
        <w:tab w:val="center" w:pos="4819"/>
        <w:tab w:val="right" w:pos="9638"/>
      </w:tabs>
      <w:spacing w:line="360" w:lineRule="auto"/>
    </w:pPr>
    <w:rPr>
      <w:rFonts w:asciiTheme="minorHAnsi" w:hAnsiTheme="minorHAnsi" w:cstheme="minorHAnsi"/>
      <w:bCs/>
      <w:i/>
      <w:iCs/>
      <w:kern w:val="1"/>
      <w:sz w:val="18"/>
      <w:szCs w:val="18"/>
      <w:lang w:eastAsia="x-none"/>
    </w:rPr>
  </w:style>
  <w:style w:type="character" w:customStyle="1" w:styleId="PidipaginaCarattere">
    <w:name w:val="Piè di pagina Carattere"/>
    <w:basedOn w:val="Carpredefinitoparagrafo"/>
    <w:link w:val="Pidipagina"/>
    <w:rsid w:val="00107FED"/>
    <w:rPr>
      <w:rFonts w:eastAsia="Times New Roman" w:cstheme="minorHAnsi"/>
      <w:bCs/>
      <w:i/>
      <w:iCs/>
      <w:kern w:val="1"/>
      <w:sz w:val="18"/>
      <w:szCs w:val="18"/>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2025-11-25T09:47:00Z</dcterms:created>
  <dcterms:modified xsi:type="dcterms:W3CDTF">2025-12-02T09:10:00Z</dcterms:modified>
</cp:coreProperties>
</file>